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4D" w:rsidRDefault="00910289" w:rsidP="0091028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Анастасия Федотовна Пичугина.</w:t>
      </w:r>
    </w:p>
    <w:p w:rsidR="00910289" w:rsidRDefault="00910289" w:rsidP="00910289">
      <w:pPr>
        <w:rPr>
          <w:i/>
          <w:sz w:val="24"/>
          <w:szCs w:val="24"/>
        </w:rPr>
      </w:pPr>
      <w:r w:rsidRPr="00910289">
        <w:rPr>
          <w:i/>
          <w:sz w:val="24"/>
          <w:szCs w:val="24"/>
        </w:rPr>
        <w:t>Пичугина Анастасия Федотовна (девичья фамилия Максимова) родилась 1 апреля 1923 года</w:t>
      </w:r>
      <w:r>
        <w:rPr>
          <w:i/>
          <w:sz w:val="24"/>
          <w:szCs w:val="24"/>
        </w:rPr>
        <w:t xml:space="preserve"> в деревне </w:t>
      </w:r>
      <w:proofErr w:type="spellStart"/>
      <w:r>
        <w:rPr>
          <w:i/>
          <w:sz w:val="24"/>
          <w:szCs w:val="24"/>
        </w:rPr>
        <w:t>Савинка</w:t>
      </w:r>
      <w:proofErr w:type="spellEnd"/>
      <w:r>
        <w:rPr>
          <w:i/>
          <w:sz w:val="24"/>
          <w:szCs w:val="24"/>
        </w:rPr>
        <w:t xml:space="preserve"> Тульской области.</w:t>
      </w:r>
    </w:p>
    <w:p w:rsidR="00910289" w:rsidRDefault="00910289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>Там и прошло её детство. Позже, после окончания школы, поступила в Тульское медицинское училище</w:t>
      </w:r>
      <w:ins w:id="0" w:author="Галина" w:date="2015-04-19T21:33:00Z">
        <w:r w:rsidR="00BA5855">
          <w:rPr>
            <w:i/>
            <w:sz w:val="24"/>
            <w:szCs w:val="24"/>
          </w:rPr>
          <w:t>,</w:t>
        </w:r>
      </w:ins>
      <w:r>
        <w:rPr>
          <w:i/>
          <w:sz w:val="24"/>
          <w:szCs w:val="24"/>
        </w:rPr>
        <w:t xml:space="preserve"> которое в 1941 году закончила с отличием. Будучи 18-ти летней девушкой идет добровольцем на фронт, где воинскую службу проходит в составе 34-го медсанбата в должности операционной сестры.</w:t>
      </w:r>
    </w:p>
    <w:p w:rsidR="001A3BA1" w:rsidRDefault="001A3BA1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>«Настенька» - так звали ее раненые бойцы, которых она выносила с поля боя на своих хрупких плечах. Она была небольшого роста, худенькая и бледная девчушка с угловатыми плечами, взгромоздившая на себя непосильную ношу: жизни многих солдат, находившихся в шаге от смерти. Анастасия принимала активное участие в ожесточенных боях под Брянском, прошла путь от Тулы до Польши, проявила всю свою смелость и отвагу, защищая не только свою семью, но и свое Отечество.</w:t>
      </w:r>
    </w:p>
    <w:p w:rsidR="001A3BA1" w:rsidRDefault="001A3BA1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>В декабре 1943 года девушка была ранена в висок и кисть правой руки.  Несмотря на стол</w:t>
      </w:r>
      <w:r w:rsidR="00FC75CC">
        <w:rPr>
          <w:i/>
          <w:sz w:val="24"/>
          <w:szCs w:val="24"/>
        </w:rPr>
        <w:t xml:space="preserve">ь серьезные ранения и </w:t>
      </w:r>
      <w:r>
        <w:rPr>
          <w:i/>
          <w:sz w:val="24"/>
          <w:szCs w:val="24"/>
        </w:rPr>
        <w:t>боль, Анастасия выжила и после госпиталя вновь продолжила свою</w:t>
      </w:r>
      <w:r w:rsidR="00FC75CC">
        <w:rPr>
          <w:i/>
          <w:sz w:val="24"/>
          <w:szCs w:val="24"/>
        </w:rPr>
        <w:t xml:space="preserve"> воинскую службу. Она воевала вместе с Верой Павловной </w:t>
      </w:r>
      <w:proofErr w:type="spellStart"/>
      <w:r w:rsidR="00FC75CC">
        <w:rPr>
          <w:i/>
          <w:sz w:val="24"/>
          <w:szCs w:val="24"/>
        </w:rPr>
        <w:t>Рождес</w:t>
      </w:r>
      <w:proofErr w:type="gramStart"/>
      <w:r w:rsidR="00FC75CC">
        <w:rPr>
          <w:i/>
          <w:sz w:val="24"/>
          <w:szCs w:val="24"/>
        </w:rPr>
        <w:t>т</w:t>
      </w:r>
      <w:proofErr w:type="spellEnd"/>
      <w:r w:rsidR="00FC75CC">
        <w:rPr>
          <w:i/>
          <w:sz w:val="24"/>
          <w:szCs w:val="24"/>
        </w:rPr>
        <w:t>-</w:t>
      </w:r>
      <w:proofErr w:type="gramEnd"/>
      <w:r w:rsidR="00FC75CC">
        <w:rPr>
          <w:i/>
          <w:sz w:val="24"/>
          <w:szCs w:val="24"/>
        </w:rPr>
        <w:t xml:space="preserve"> венской (матерью поэта Роберта Рождественского) и Татьяной Петровной </w:t>
      </w:r>
      <w:proofErr w:type="spellStart"/>
      <w:r w:rsidR="00FC75CC">
        <w:rPr>
          <w:i/>
          <w:sz w:val="24"/>
          <w:szCs w:val="24"/>
        </w:rPr>
        <w:t>Трофименко</w:t>
      </w:r>
      <w:proofErr w:type="spellEnd"/>
      <w:r w:rsidR="00FC75CC">
        <w:rPr>
          <w:i/>
          <w:sz w:val="24"/>
          <w:szCs w:val="24"/>
        </w:rPr>
        <w:t xml:space="preserve"> – членом Международной Ассоциации писателей-баталистов.</w:t>
      </w:r>
    </w:p>
    <w:p w:rsidR="00FC75CC" w:rsidRDefault="00FC75CC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Прабабушка рассказывала о себе совсем немного: воспоминания о прошедших фронтовых днях давались ей очень тяжело. Когда её не стало</w:t>
      </w:r>
      <w:r w:rsidR="00461BF2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мне было всего лишь 4 года, поэтому её рассказов о войне я не слышала. Однако</w:t>
      </w:r>
      <w:proofErr w:type="gramStart"/>
      <w:r>
        <w:rPr>
          <w:i/>
          <w:sz w:val="24"/>
          <w:szCs w:val="24"/>
        </w:rPr>
        <w:t xml:space="preserve"> </w:t>
      </w:r>
      <w:r w:rsidR="00461BF2">
        <w:rPr>
          <w:i/>
          <w:sz w:val="24"/>
          <w:szCs w:val="24"/>
        </w:rPr>
        <w:t>,</w:t>
      </w:r>
      <w:proofErr w:type="gramEnd"/>
      <w:r>
        <w:rPr>
          <w:i/>
          <w:sz w:val="24"/>
          <w:szCs w:val="24"/>
        </w:rPr>
        <w:t xml:space="preserve">моя мама (её внучка) </w:t>
      </w:r>
      <w:r w:rsidR="00461BF2">
        <w:rPr>
          <w:i/>
          <w:sz w:val="24"/>
          <w:szCs w:val="24"/>
        </w:rPr>
        <w:t>,</w:t>
      </w:r>
      <w:proofErr w:type="spellStart"/>
      <w:r>
        <w:rPr>
          <w:i/>
          <w:sz w:val="24"/>
          <w:szCs w:val="24"/>
        </w:rPr>
        <w:t>расска</w:t>
      </w:r>
      <w:proofErr w:type="spellEnd"/>
      <w:r>
        <w:rPr>
          <w:i/>
          <w:sz w:val="24"/>
          <w:szCs w:val="24"/>
        </w:rPr>
        <w:t xml:space="preserve">- зала мне одну историю, услышанную </w:t>
      </w:r>
      <w:r w:rsidR="00461BF2">
        <w:rPr>
          <w:i/>
          <w:sz w:val="24"/>
          <w:szCs w:val="24"/>
        </w:rPr>
        <w:t>от своей бабушки.</w:t>
      </w:r>
    </w:p>
    <w:p w:rsidR="00461BF2" w:rsidRDefault="00461BF2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Однажды зимой их отряд переходил минное поле. Впереди всех шел командир, </w:t>
      </w:r>
      <w:proofErr w:type="spellStart"/>
      <w:r>
        <w:rPr>
          <w:i/>
          <w:sz w:val="24"/>
          <w:szCs w:val="24"/>
        </w:rPr>
        <w:t>остал</w:t>
      </w:r>
      <w:proofErr w:type="gramStart"/>
      <w:r>
        <w:rPr>
          <w:i/>
          <w:sz w:val="24"/>
          <w:szCs w:val="24"/>
        </w:rPr>
        <w:t>ь</w:t>
      </w:r>
      <w:proofErr w:type="spellEnd"/>
      <w:r>
        <w:rPr>
          <w:i/>
          <w:sz w:val="24"/>
          <w:szCs w:val="24"/>
        </w:rPr>
        <w:t>-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ные</w:t>
      </w:r>
      <w:proofErr w:type="spellEnd"/>
      <w:r>
        <w:rPr>
          <w:i/>
          <w:sz w:val="24"/>
          <w:szCs w:val="24"/>
        </w:rPr>
        <w:t xml:space="preserve"> шли за ним «след в след». Неожиданно раздался страшный взрыв. Один из бойцов, замыкавший отряд, подорвался на мине только из-за того, что размер его ноги был больше, чем у остальных. Поэтому он случайно</w:t>
      </w:r>
      <w:r w:rsidR="007C7E4D">
        <w:rPr>
          <w:i/>
          <w:sz w:val="24"/>
          <w:szCs w:val="24"/>
        </w:rPr>
        <w:t xml:space="preserve"> зацепил мину, которая подорвалась прямо под ним.</w:t>
      </w:r>
    </w:p>
    <w:p w:rsidR="007C7E4D" w:rsidRDefault="007C7E4D" w:rsidP="00910289">
      <w:pPr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«Раскрашенный в алый цвет снег, боец, неподвижно лежащий и смотрящий пустыми глазами в небо, и пушистый снег, падающий на его искаженное в приступе боли лицо…» - все это оставило глубокий след в сердце девушки, и будучи уже пожилой женщиной, каждый раз, вспоминая это, она долго и беззвучно плакала.</w:t>
      </w:r>
      <w:proofErr w:type="gramEnd"/>
    </w:p>
    <w:p w:rsidR="007C7E4D" w:rsidRDefault="007C7E4D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>Анастасия Федотовна Пичугина прожила долгую жизнь. Была награждена боевыми правительственными наградами: медалями «За боевые заслуги» и «За победу над Германией», а также орденом «Великой Отечественной войны».</w:t>
      </w:r>
      <w:r w:rsidR="00D94394">
        <w:rPr>
          <w:i/>
          <w:sz w:val="24"/>
          <w:szCs w:val="24"/>
        </w:rPr>
        <w:t xml:space="preserve"> Я благодарна своей прабабушке за возможность жить.</w:t>
      </w:r>
    </w:p>
    <w:p w:rsidR="00D94394" w:rsidRPr="00910289" w:rsidRDefault="00D94394" w:rsidP="00910289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Галкина Анна, ученица 9 «А» класса ГБОУ Школа 293 имени А.Т.Твардовского.                                                    </w:t>
      </w:r>
    </w:p>
    <w:sectPr w:rsidR="00D94394" w:rsidRPr="00910289" w:rsidSect="0004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289"/>
    <w:rsid w:val="0004424D"/>
    <w:rsid w:val="001A3BA1"/>
    <w:rsid w:val="00461BF2"/>
    <w:rsid w:val="00533BE4"/>
    <w:rsid w:val="00623CE8"/>
    <w:rsid w:val="007C7E4D"/>
    <w:rsid w:val="00910289"/>
    <w:rsid w:val="00BA5855"/>
    <w:rsid w:val="00D94394"/>
    <w:rsid w:val="00E02704"/>
    <w:rsid w:val="00E503CF"/>
    <w:rsid w:val="00FC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2015-04-16T20:41:00Z</dcterms:created>
  <dcterms:modified xsi:type="dcterms:W3CDTF">2015-04-19T18:33:00Z</dcterms:modified>
</cp:coreProperties>
</file>